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904F30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1193AC8" w:rsidR="00703492" w:rsidRDefault="00AC3C92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Velké osobní vozidlo manažeeské C, D </w:t>
      </w:r>
      <w:r w:rsidR="00424C1E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128C65A4" w14:textId="3DE64296" w:rsidR="00424C1E" w:rsidRDefault="00424C1E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5953EE5" w14:textId="77777777" w:rsidR="00566745" w:rsidRDefault="00566745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1729B37" w14:textId="77777777" w:rsidR="00566745" w:rsidRDefault="00566745" w:rsidP="0056674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29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774"/>
        <w:gridCol w:w="1778"/>
        <w:gridCol w:w="1554"/>
        <w:gridCol w:w="1248"/>
        <w:gridCol w:w="2153"/>
      </w:tblGrid>
      <w:tr w:rsidR="00703492" w:rsidRPr="0071228E" w14:paraId="2A5E22A3" w14:textId="77777777" w:rsidTr="003063AC">
        <w:trPr>
          <w:trHeight w:val="1002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2EFCC0EF" w:rsidR="00703492" w:rsidRPr="0071228E" w:rsidRDefault="00203D3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3063AC" w:rsidRPr="0071228E" w14:paraId="08625D08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19BA45D0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4 694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0E62A0B9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6811AAA5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7DF9D0F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Šířka karoserie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230FB3D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1 834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78BC9CA4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22955E4D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1B02627B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1 509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76D22BB2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12D29C73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50C109CF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77E3500F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34299C35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87BBCAA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1CEA722F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485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66834E27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063AC" w:rsidRPr="0071228E" w14:paraId="2EF7DB0E" w14:textId="77777777" w:rsidTr="003063AC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3063AC" w:rsidRPr="0061014F" w:rsidRDefault="003063AC" w:rsidP="003063A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05AC9DDF" w:rsidR="003063AC" w:rsidRPr="0061014F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136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3063AC" w:rsidRPr="0071228E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65A0E00" w:rsidR="003063AC" w:rsidRPr="00FC574A" w:rsidRDefault="003063AC" w:rsidP="003063A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628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628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E90" w:rsidRPr="0071228E" w14:paraId="29400D5C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1D159184" w:rsidR="00201E90" w:rsidRPr="0061014F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2105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0AC69F54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172DA0E3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24C43938" w:rsidR="00201E90" w:rsidRPr="0061014F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278C8">
              <w:rPr>
                <w:rFonts w:ascii="Arial" w:hAnsi="Arial" w:cs="Arial"/>
                <w:noProof w:val="0"/>
                <w:color w:val="000000"/>
                <w:sz w:val="20"/>
              </w:rPr>
              <w:t>406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00DB0F05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1D50B697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4EFF88AC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benzín/elektřina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6EDBDA73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3279E1E3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201E90" w:rsidRPr="0061014F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1774DFFD" w:rsidR="00201E90" w:rsidRPr="0061014F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1 390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0358715B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6C07EDF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650B499" w:rsidR="00201E90" w:rsidRPr="00416D2A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416D2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0D63DF3" w:rsidR="00201E90" w:rsidRPr="0061014F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73016D92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05D2E4C4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77B802B3" w:rsidR="00201E90" w:rsidRPr="00703492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Převodovka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22D4DD95" w:rsidR="00201E90" w:rsidRPr="00703492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E2B8586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18D57F1D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339AB7F7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475F29FB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34,5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517A45CA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75EC60A4" w14:textId="77777777" w:rsidTr="00376114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F153E2F" w14:textId="3E8F540C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elektřinu NEDC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FF87E9" w14:textId="61611AEB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278C8">
              <w:rPr>
                <w:rFonts w:ascii="Arial" w:hAnsi="Arial" w:cs="Arial"/>
                <w:noProof w:val="0"/>
                <w:color w:val="000000"/>
                <w:sz w:val="20"/>
              </w:rPr>
              <w:t>66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DD2A2" w14:textId="424D2DC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565449" w14:textId="5AD43072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44E7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3063AC">
        <w:trPr>
          <w:trHeight w:val="288"/>
        </w:trPr>
        <w:tc>
          <w:tcPr>
            <w:tcW w:w="8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13ECF073" w:rsidR="00703492" w:rsidRPr="0071228E" w:rsidRDefault="00ED426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65ED967D" w:rsidR="00703492" w:rsidRPr="00FC574A" w:rsidRDefault="00201E90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7F4A80B9" w14:textId="77777777" w:rsidTr="00F74AA6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10CEA842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1E90" w:rsidRPr="0071228E" w14:paraId="524CB069" w14:textId="77777777" w:rsidTr="00F74AA6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EE77162" w:rsidR="00201E90" w:rsidRPr="0071228E" w:rsidRDefault="00201E90" w:rsidP="00201E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B14C70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201E90" w:rsidRPr="0071228E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6319A4EC" w:rsidR="00201E90" w:rsidRPr="00FC574A" w:rsidRDefault="00201E90" w:rsidP="00201E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1B9B97F0" w14:textId="77777777" w:rsidTr="00F74AA6">
        <w:trPr>
          <w:trHeight w:val="288"/>
          <w:ins w:id="0" w:author="Kotolanová, Nicola" w:date="2022-12-12T13:24:00Z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F59450" w14:textId="18812947" w:rsidR="00E707EB" w:rsidRPr="00E707EB" w:rsidRDefault="00E707EB" w:rsidP="00E707EB">
            <w:pPr>
              <w:pStyle w:val="Normlnweb"/>
              <w:rPr>
                <w:ins w:id="1" w:author="Kotolanová, Nicola" w:date="2022-12-12T13:24:00Z"/>
                <w:rPrChange w:id="2" w:author="Kotolanová, Nicola" w:date="2022-12-12T13:24:00Z">
                  <w:rPr>
                    <w:ins w:id="3" w:author="Kotolanová, Nicola" w:date="2022-12-12T13:24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4" w:author="Kotolanová, Nicola" w:date="2022-12-12T13:24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3:24:00Z">
              <w:r>
                <w:t>Emisní norma platná v době dodání vozidla</w:t>
              </w:r>
            </w:ins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76ACC" w14:textId="4B619C48" w:rsidR="00E707EB" w:rsidRPr="0071228E" w:rsidRDefault="00E707EB" w:rsidP="00E707EB">
            <w:pPr>
              <w:shd w:val="clear" w:color="auto" w:fill="FFFFFF" w:themeFill="background1"/>
              <w:spacing w:after="0"/>
              <w:jc w:val="center"/>
              <w:rPr>
                <w:ins w:id="6" w:author="Kotolanová, Nicola" w:date="2022-12-12T13:24:00Z"/>
                <w:rFonts w:ascii="Arial" w:hAnsi="Arial" w:cs="Arial"/>
                <w:noProof w:val="0"/>
                <w:color w:val="000000"/>
                <w:sz w:val="20"/>
              </w:rPr>
            </w:pPr>
            <w:ins w:id="7" w:author="Kotolanová, Nicola" w:date="2022-12-12T13:24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min. EURO 6</w:t>
              </w:r>
            </w:ins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8F49E" w14:textId="1EDF8A96" w:rsidR="00E707EB" w:rsidRPr="0071228E" w:rsidRDefault="00E707EB" w:rsidP="00E707EB">
            <w:pPr>
              <w:shd w:val="clear" w:color="auto" w:fill="FFFFFF" w:themeFill="background1"/>
              <w:spacing w:after="0"/>
              <w:jc w:val="center"/>
              <w:rPr>
                <w:ins w:id="8" w:author="Kotolanová, Nicola" w:date="2022-12-12T13:24:00Z"/>
                <w:rFonts w:ascii="Arial" w:hAnsi="Arial" w:cs="Arial"/>
                <w:noProof w:val="0"/>
                <w:color w:val="000000"/>
                <w:sz w:val="20"/>
              </w:rPr>
            </w:pPr>
            <w:ins w:id="9" w:author="Kotolanová, Nicola" w:date="2022-12-12T13:24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2D2970" w14:textId="00D46181" w:rsidR="00E707EB" w:rsidRPr="00865675" w:rsidRDefault="00E707EB" w:rsidP="00E707EB">
            <w:pPr>
              <w:shd w:val="clear" w:color="auto" w:fill="FFFFFF" w:themeFill="background1"/>
              <w:spacing w:after="0"/>
              <w:jc w:val="center"/>
              <w:rPr>
                <w:ins w:id="10" w:author="Kotolanová, Nicola" w:date="2022-12-12T13:2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1" w:author="Kotolanová, Nicola" w:date="2022-12-12T13:24:00Z">
              <w:r w:rsidRPr="0086567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865675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86567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E707EB" w:rsidRPr="0071228E" w14:paraId="2E7E2F80" w14:textId="77777777" w:rsidTr="00F74AA6">
        <w:trPr>
          <w:trHeight w:val="288"/>
          <w:ins w:id="12" w:author="Kotolanová, Nicola" w:date="2022-12-12T13:24:00Z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0366198" w14:textId="6CBB7624" w:rsidR="00E707EB" w:rsidRPr="0061014F" w:rsidRDefault="00CD1CB2" w:rsidP="00E707EB">
            <w:pPr>
              <w:shd w:val="clear" w:color="auto" w:fill="FFFFFF" w:themeFill="background1"/>
              <w:spacing w:after="0"/>
              <w:rPr>
                <w:ins w:id="13" w:author="Kotolanová, Nicola" w:date="2022-12-12T13:24:00Z"/>
                <w:rFonts w:ascii="Arial" w:hAnsi="Arial" w:cs="Arial"/>
                <w:noProof w:val="0"/>
                <w:color w:val="000000"/>
                <w:sz w:val="20"/>
              </w:rPr>
            </w:pPr>
            <w:ins w:id="14" w:author="Kotolanová, Nicola" w:date="2022-12-12T13:24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AF1E9" w14:textId="2510AB5E" w:rsidR="00E707EB" w:rsidRPr="0071228E" w:rsidRDefault="00CD1CB2" w:rsidP="00E707EB">
            <w:pPr>
              <w:shd w:val="clear" w:color="auto" w:fill="FFFFFF" w:themeFill="background1"/>
              <w:spacing w:after="0"/>
              <w:jc w:val="center"/>
              <w:rPr>
                <w:ins w:id="15" w:author="Kotolanová, Nicola" w:date="2022-12-12T13:24:00Z"/>
                <w:rFonts w:ascii="Arial" w:hAnsi="Arial" w:cs="Arial"/>
                <w:noProof w:val="0"/>
                <w:color w:val="000000"/>
                <w:sz w:val="20"/>
              </w:rPr>
            </w:pPr>
            <w:ins w:id="16" w:author="Kotolanová, Nicola" w:date="2022-12-12T13:24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F74D9" w14:textId="26C0C53E" w:rsidR="00E707EB" w:rsidRPr="0071228E" w:rsidRDefault="00E707EB" w:rsidP="00E707EB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3:24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3:24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296C1" w14:textId="4C5B967E" w:rsidR="00E707EB" w:rsidRPr="00865675" w:rsidRDefault="00E707EB" w:rsidP="00E707EB">
            <w:pPr>
              <w:shd w:val="clear" w:color="auto" w:fill="FFFFFF" w:themeFill="background1"/>
              <w:spacing w:after="0"/>
              <w:jc w:val="center"/>
              <w:rPr>
                <w:ins w:id="19" w:author="Kotolanová, Nicola" w:date="2022-12-12T13:2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0" w:author="Kotolanová, Nicola" w:date="2022-12-12T13:24:00Z">
              <w:r w:rsidRPr="0086567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865675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86567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E707EB" w:rsidRPr="0071228E" w14:paraId="349ECFE4" w14:textId="77777777" w:rsidTr="00F74AA6">
        <w:trPr>
          <w:trHeight w:val="529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E707EB" w:rsidRPr="0071228E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E707EB" w:rsidRPr="0071228E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69D8CD5F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742EE05D" w14:textId="77777777" w:rsidTr="00F74AA6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56822A76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2AA892F8" w:rsidR="00E707EB" w:rsidRPr="0071228E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E707EB" w:rsidRPr="0071228E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3D4B94F9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1D420BF7" w14:textId="77777777" w:rsidTr="00F74AA6">
        <w:trPr>
          <w:trHeight w:val="288"/>
        </w:trPr>
        <w:tc>
          <w:tcPr>
            <w:tcW w:w="2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E707EB" w:rsidRPr="00703492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E707EB" w:rsidRPr="00703492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E707EB" w:rsidRPr="00703492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79ED7AC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567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50DB2EC2" w14:textId="77777777" w:rsidTr="003063AC">
        <w:trPr>
          <w:trHeight w:val="861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C2D8AC7" w:rsidR="00E707EB" w:rsidRPr="0071228E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E707EB" w:rsidRPr="0071228E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707EB" w:rsidRPr="0071228E" w14:paraId="6BBA5012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6089880E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513631F4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630E63B6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138B9BCD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vedení v jízdním pruhu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287F44BA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5D34F8D6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2AE7D5EB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Asistent při jízdě v koloně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7CD53C7C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6BE1053D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6FEF0FAA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57EA62A7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56387DA8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28B786F2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470AB8D2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6972D9BE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3AF72EA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Navigace s min.10“ displejem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0740E9AC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721B638A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0F2ABD44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 s centrálním zamykáním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24F22B76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1F478E51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2F32D855" w:rsidR="00E707EB" w:rsidRPr="00ED0F71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D0F71">
              <w:rPr>
                <w:rFonts w:ascii="Arial" w:hAnsi="Arial" w:cs="Arial"/>
                <w:noProof w:val="0"/>
                <w:sz w:val="20"/>
              </w:rPr>
              <w:t>Tažné zařízení sklopné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5D86059B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6CEFBC18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13C1C608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Elektronicky ovládané víko zavazadlového prostoru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709D0B9B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2C09B97B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60FAD637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vpředu a vzadu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6997253B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7023676D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5A45B2B4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Středový airbag vpředu, boční airbagy vpředu a vzadu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46A2A1EA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38880174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5828E38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přední světlomety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40658468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34CF61AB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31C993E6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 vzadu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2A104876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215A2A76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7855B4A6" w:rsidR="00E707EB" w:rsidRPr="0061014F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414042D9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0736F320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02AFE5A" w:rsidR="00E707EB" w:rsidRPr="0061014F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sz w:val="20"/>
              </w:rPr>
              <w:t>Přisvěcování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při odbočování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1BDA4E8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1D11CDF2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0FE3C483" w:rsidR="00E707EB" w:rsidRPr="0061014F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sklápěná a ovládaná vnější zpětná zrcátka se stmíváním u řidiče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66BD9899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29F9E1A3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217DBF14" w:rsidR="00E707EB" w:rsidRPr="0061014F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odemykání a startování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6721919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5242E823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B6F5FC6" w:rsidR="00E707EB" w:rsidRPr="0061014F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zadní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2C4D4BD4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6E01FBAF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435C241C" w:rsidR="00E707EB" w:rsidRPr="00201E90" w:rsidRDefault="00E707EB" w:rsidP="00E707EB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Elektronický stabilizační program ESP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63961DE4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470CAD10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7902B9B4" w:rsidR="00E707EB" w:rsidRPr="0061014F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otvírání bočních oken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1E775B04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537222B6" w14:textId="77777777" w:rsidTr="003063AC">
        <w:trPr>
          <w:trHeight w:val="300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58161B" w14:textId="7C15C6EC" w:rsidR="00E707EB" w:rsidRPr="0061014F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5C45D0AD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47F288CA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11C93737" w:rsidR="00E707EB" w:rsidRPr="0061014F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 zadní tepelně izolační sklo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697F92E6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69310BB3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015E0E" w14:textId="07BB1DE9" w:rsidR="00E707EB" w:rsidRPr="0061014F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Kolenní airbag řidiče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1A20" w14:textId="7414FA0D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23BF7918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7FBC3310" w:rsidR="00E707EB" w:rsidRPr="00703492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5332ED">
              <w:rPr>
                <w:rFonts w:ascii="Arial" w:hAnsi="Arial" w:cs="Arial"/>
                <w:noProof w:val="0"/>
                <w:sz w:val="20"/>
              </w:rPr>
              <w:t>Kryt zavazadlového prostoru (rolo)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4A4A7B3F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5DC82A9E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0CCF3CC0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Opěrky hlavy na všech sedadlech nastavitelné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58B4F8A9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4D960B24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34F2BF23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mlhová světla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6FE45185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06A59A39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23DE5F71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Dešťový senzor – automatické spouštění stěračů a světel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32732F61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5C7CE3DF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6C8ACDAA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Vyhřívaní předních sedadel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7E0FC97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71228E" w14:paraId="3F58555E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3EDC85" w14:textId="3B562707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Kryt vnějšího zpětného zrcátka a nárazníky v barvě vozidla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B37C" w14:textId="3851926A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9657EA" w14:paraId="65B9E908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687794C2" w:rsidR="00E707EB" w:rsidRPr="0071228E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Kožený multifunkční volant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177EB38D" w:rsidR="00E707EB" w:rsidRPr="00FC574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9657EA" w14:paraId="35003861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EA71865" w:rsidR="00E707EB" w:rsidRPr="009657EA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čelního sklo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053D9732" w:rsidR="00E707EB" w:rsidRPr="009657E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9657EA" w14:paraId="30FEEAC0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7A6FCF2" w14:textId="64116B4F" w:rsidR="00E707EB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2929A" w14:textId="2EF6C87E" w:rsidR="00E707EB" w:rsidRPr="00FA3726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707EB" w:rsidRPr="009657EA" w14:paraId="4BF57014" w14:textId="77777777" w:rsidTr="003063AC">
        <w:trPr>
          <w:trHeight w:val="288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47FBD79" w14:textId="40E2148C" w:rsidR="00E707EB" w:rsidRPr="009657EA" w:rsidRDefault="00E707EB" w:rsidP="00E707E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stěrač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74DE0F72" w:rsidR="00E707EB" w:rsidRPr="009657EA" w:rsidRDefault="00E707EB" w:rsidP="00E707E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B58B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6FF6" w14:textId="77777777" w:rsidR="00A73D27" w:rsidRDefault="00A73D27">
      <w:pPr>
        <w:spacing w:after="0"/>
      </w:pPr>
      <w:r>
        <w:separator/>
      </w:r>
    </w:p>
  </w:endnote>
  <w:endnote w:type="continuationSeparator" w:id="0">
    <w:p w14:paraId="4FAB7050" w14:textId="77777777" w:rsidR="00A73D27" w:rsidRDefault="00A73D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16C9BC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CE0B9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4F566" w14:textId="77777777" w:rsidR="00A73D27" w:rsidRDefault="00A73D27">
      <w:pPr>
        <w:spacing w:after="0"/>
      </w:pPr>
      <w:r>
        <w:separator/>
      </w:r>
    </w:p>
  </w:footnote>
  <w:footnote w:type="continuationSeparator" w:id="0">
    <w:p w14:paraId="43ED49D4" w14:textId="77777777" w:rsidR="00A73D27" w:rsidRDefault="00A73D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A73D27">
            <w:fldChar w:fldCharType="begin"/>
          </w:r>
          <w:r w:rsidR="00A73D27">
            <w:instrText xml:space="preserve"> KEYWORDS  \* MERGEFORMAT </w:instrText>
          </w:r>
          <w:r w:rsidR="00A73D27">
            <w:fldChar w:fldCharType="separate"/>
          </w:r>
          <w:r>
            <w:t>červenec 2017</w:t>
          </w:r>
          <w:r w:rsidR="00A73D27">
            <w:fldChar w:fldCharType="end"/>
          </w:r>
        </w:p>
      </w:tc>
      <w:tc>
        <w:tcPr>
          <w:tcW w:w="1701" w:type="dxa"/>
        </w:tcPr>
        <w:p w14:paraId="19EE5898" w14:textId="77777777" w:rsidR="00AE75D8" w:rsidRDefault="00A73D2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A73D2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A73D2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A73D2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A73D27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612DA"/>
    <w:rsid w:val="00091BA2"/>
    <w:rsid w:val="000A3854"/>
    <w:rsid w:val="000D78E4"/>
    <w:rsid w:val="000E1A48"/>
    <w:rsid w:val="000E1E4E"/>
    <w:rsid w:val="00106EA9"/>
    <w:rsid w:val="0011260A"/>
    <w:rsid w:val="0012655F"/>
    <w:rsid w:val="00170D2A"/>
    <w:rsid w:val="0017437C"/>
    <w:rsid w:val="001D7099"/>
    <w:rsid w:val="00201E90"/>
    <w:rsid w:val="00203D3D"/>
    <w:rsid w:val="00215316"/>
    <w:rsid w:val="00305AF5"/>
    <w:rsid w:val="003063AC"/>
    <w:rsid w:val="00341291"/>
    <w:rsid w:val="00416D2A"/>
    <w:rsid w:val="00424C1E"/>
    <w:rsid w:val="004278C8"/>
    <w:rsid w:val="004329F9"/>
    <w:rsid w:val="00487EEC"/>
    <w:rsid w:val="004A2F53"/>
    <w:rsid w:val="004B7825"/>
    <w:rsid w:val="004C23CF"/>
    <w:rsid w:val="004E5CD9"/>
    <w:rsid w:val="004F6FDD"/>
    <w:rsid w:val="0050617C"/>
    <w:rsid w:val="005332ED"/>
    <w:rsid w:val="0054712E"/>
    <w:rsid w:val="00566745"/>
    <w:rsid w:val="005A3491"/>
    <w:rsid w:val="00616353"/>
    <w:rsid w:val="0069207F"/>
    <w:rsid w:val="006E5324"/>
    <w:rsid w:val="00703492"/>
    <w:rsid w:val="00710516"/>
    <w:rsid w:val="00722851"/>
    <w:rsid w:val="00757756"/>
    <w:rsid w:val="007867E4"/>
    <w:rsid w:val="00826999"/>
    <w:rsid w:val="00891ACE"/>
    <w:rsid w:val="008B2DAD"/>
    <w:rsid w:val="008C6377"/>
    <w:rsid w:val="00904F30"/>
    <w:rsid w:val="0093378F"/>
    <w:rsid w:val="009750BE"/>
    <w:rsid w:val="009B4712"/>
    <w:rsid w:val="00A243D7"/>
    <w:rsid w:val="00A41247"/>
    <w:rsid w:val="00A73D27"/>
    <w:rsid w:val="00A85AED"/>
    <w:rsid w:val="00AC3C92"/>
    <w:rsid w:val="00AC5BE1"/>
    <w:rsid w:val="00B0063E"/>
    <w:rsid w:val="00B115F9"/>
    <w:rsid w:val="00B14C70"/>
    <w:rsid w:val="00BF799F"/>
    <w:rsid w:val="00C354E9"/>
    <w:rsid w:val="00CA0443"/>
    <w:rsid w:val="00CD0319"/>
    <w:rsid w:val="00CD1CB2"/>
    <w:rsid w:val="00CE6AE5"/>
    <w:rsid w:val="00D0799A"/>
    <w:rsid w:val="00D35883"/>
    <w:rsid w:val="00D4573D"/>
    <w:rsid w:val="00D65E00"/>
    <w:rsid w:val="00E01580"/>
    <w:rsid w:val="00E06737"/>
    <w:rsid w:val="00E707EB"/>
    <w:rsid w:val="00E72D58"/>
    <w:rsid w:val="00E77C66"/>
    <w:rsid w:val="00E8100F"/>
    <w:rsid w:val="00EC6560"/>
    <w:rsid w:val="00ED0F71"/>
    <w:rsid w:val="00ED426C"/>
    <w:rsid w:val="00ED6D7E"/>
    <w:rsid w:val="00EE37CF"/>
    <w:rsid w:val="00F11D7F"/>
    <w:rsid w:val="00F13BDC"/>
    <w:rsid w:val="00F41914"/>
    <w:rsid w:val="00F75867"/>
    <w:rsid w:val="00F847E0"/>
    <w:rsid w:val="00FD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Normlnweb">
    <w:name w:val="Normal (Web)"/>
    <w:basedOn w:val="Normln"/>
    <w:uiPriority w:val="99"/>
    <w:unhideWhenUsed/>
    <w:rsid w:val="00E707EB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6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481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79</cp:revision>
  <dcterms:created xsi:type="dcterms:W3CDTF">2022-05-04T10:53:00Z</dcterms:created>
  <dcterms:modified xsi:type="dcterms:W3CDTF">2022-12-12T12:25:00Z</dcterms:modified>
</cp:coreProperties>
</file>